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年临床执业医师《生物化学》考试大纲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年临床执业医师《生物化学》考试大纲已经顺利公布，请广大临床执业医</w:t>
      </w:r>
      <w:bookmarkStart w:id="0" w:name="_GoBack"/>
      <w:bookmarkEnd w:id="0"/>
      <w:r>
        <w:rPr>
          <w:rFonts w:hint="eastAsia" w:ascii="宋体" w:hAnsi="宋体"/>
          <w:sz w:val="24"/>
          <w:szCs w:val="24"/>
        </w:rPr>
        <w:t>师考生参考：</w:t>
      </w:r>
    </w:p>
    <w:tbl>
      <w:tblPr>
        <w:tblStyle w:val="5"/>
        <w:tblW w:w="948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0"/>
        <w:gridCol w:w="3020"/>
        <w:gridCol w:w="3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单元</w:t>
            </w: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细目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要点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一、蛋白质的结构与功能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1.氨基酸与多肽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（1）氨基酸的结构与分类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（2）肽键与肽链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2.蛋白质的结构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（1）一级结构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（2）二级结构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（3）三级和四级结构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3.蛋白质结构与功能的关系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（1）蛋白质一级结构与功能的关系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（2）蛋白质高级结构与功能的关系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4.蛋白质的理化性质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蛋白质的等电点、沉淀和变性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二、核酸的结构与功能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1.核酸的化学组成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（1）基本单位核苷酸的分子组成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（2）种类（DNA和RNA）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2.DNA的结构与功能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（1）DNA碱基组成规律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（2）DNA的一级结构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（3）DNA双螺旋结构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（4）DNA高级结构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（5）DNA的功能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3.DNA理化性质及其应用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（1）DNA变性和复性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（2）核酸杂交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（3）核酸的紫外线吸收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4.RNA结构与功能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（1）mRNA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（2）tRNA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（3）rRNA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（4）其他RNA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三、酶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1.酶的催化作用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（1）酶的分子结构与催化作用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（2）酶促反应的特点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（3）酶-底物复合物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2.酶辅助因子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（1）维生素与辅酶的关系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（2）辅酶作用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（3）金属离子作用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3.酶促反应动力学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（1）Km和Vmax的概念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（2）最适pH、最适温度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4.抑制剂与激活剂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（1）不可逆抑制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（2）可逆性抑制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（3）激活剂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5.酶活性的调节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（1）别构调节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（2）化学修饰调节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（3）酶原激活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（4）同工酶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6.核酶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核酶的概念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四、糖代谢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1.糖的分解代谢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（1）糖酵解和无氧氧化的基本途径、关键酶和生理意义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（2）糖有氧氧化的基本途径、关键酶和生理意义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（3）三羧酸循环的生理意义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2.糖原的合成与分解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（1）肝糖原的合成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（2）肝糖原的分解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3.糖异生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（1）基本途径和关键酶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（3）乳酸循环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4.磷酸戊糖途径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（1）磷酸戊糖途径的关键酶和重要的产物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5.血糖及其调节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（1）血糖浓度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（2）胰岛素的调节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（3）胰高血糖素的调节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（4）糖皮质激素的调节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五、生物氧化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1.ATP与其他高能化合物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（1）ATP循环与高能磷酸键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（2）ATP的利用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（3）其他高能磷酸化合物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2.氧化磷酸化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（1）氧化磷酸化的概念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（2）两条呼吸链的组成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（3）ATP合酶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（4）氧化磷酸化的调节及影响因素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六、脂类代谢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1.脂类的生理功能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（1）储能和供能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（2）生物膜的组成成分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（3）脂类衍生物的调节作用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（4）营养必需脂酸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2.脂肪的消化与吸收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（1）脂肪乳化及消化所需酶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（2）甘油一脂合成途径及乳糜微粒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3.脂肪的合成代谢</w:t>
            </w:r>
          </w:p>
        </w:tc>
        <w:tc>
          <w:tcPr>
            <w:tcW w:w="3860" w:type="dxa"/>
            <w:tcBorders>
              <w:top w:val="single" w:color="000000" w:sz="8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（1）合成的部位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（2）合成的原料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（3）合成的基本途径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4.脂酸的合成代谢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（1）合成的部位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（2）合成的原料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5.脂肪的分解代谢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（1）脂肪动员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 xml:space="preserve">（2）脂肪酸β-氧化的基本过程及调节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（3）酮体的生成、利用和生理意义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6.甘油磷脂代谢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（1）甘油磷脂的基本结构与分类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（2）合成部位和合成原料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7.胆固醇代谢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（1）胆固醇的合成部位、原料和关键酶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（2）胆固醇合成的调节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（3）胆固醇的转化及去路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8.血浆脂蛋白代谢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（1）血脂及其组成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 xml:space="preserve">（2）血浆脂蛋白的分类及功能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（3）高脂蛋白血症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七、氨基酸代谢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1.蛋白质的生理功能及营养作用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（1）氨基酸和蛋白质的生理功能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（2）营养必需氨基酸的概念和种类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（3）氮平衡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2.蛋白质在肠道的消化、吸收及腐败作用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（1）蛋白酶在消化中的作用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（2）氨基酸的吸收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（3）蛋白质的腐败作用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3.氨基酸的一般代谢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（1）转氨酶作用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（2）脱氨基作用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（3）α-酮酸的代谢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4.氨的代谢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（1）氨的来源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（2）氨的转运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（3）氨的去路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5.个别氨基酸的代谢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（1）氨基酸的脱羧基作用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（2）一碳单位的概念、来源、载体和意义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（3）甲硫氨酸循环、SAM、PAPS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（4）苯丙氨酸和酪氨酸代谢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八、核苷酸代谢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1.核苷酸代谢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（1）两条嘌呤核苷酸合成途径的原料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（2）嘌呤核苷酸的分解代谢产物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（3）两条嘧啶核苷酸合成途径的原料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（4）嘧啶核苷酸的分解代谢产物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2.核苷酸代谢的调节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（1）核苷酸合成途径的主要调节酶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（2）抗核苷酸代谢药物的生化机制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九、遗传信息的传递</w:t>
            </w: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1.遗传信息传递概述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中心法则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2.DNA的生物合成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（1）DNA生物合成的概念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（2）DNA的复制过程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（3）逆转录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（4）DNA的损伤与修复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3.RNA的生物合成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（1）RNA生物合成的概念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（2）转录体系的组成及转录过程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（3）转录后加工过程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十、蛋白质生物合成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蛋白质生物合成的概述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（1）蛋白质生物合成的概念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（2）蛋白质生物合成体系和遗传密码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（3）蛋白质生物合成的基本过程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十一、基因表达调控</w:t>
            </w:r>
          </w:p>
        </w:tc>
        <w:tc>
          <w:tcPr>
            <w:tcW w:w="3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1.基因表达调控的概述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（1）基因表达及调控的概念和意义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（2）基因表达的时空性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（3）基因的组成性表达、诱导与阻遏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（4）基因表达的多级调控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（5）基因表达调控的基本要素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2.基因表达调控的基本原理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（1）原核基因表达调控（乳糖操纵子）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2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（2）真核基因表达调控（顺式作用元件、反式作用因子）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十二、信号转导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1.信号分子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 受体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受体分类和作用特点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3.膜受体介导的信号转导机制</w:t>
            </w:r>
          </w:p>
        </w:tc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（1）G蛋白耦联受体介导的信号转导通路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（2）单跨膜受体介导的信号转导通路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（1）概念和分类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4.胞内受体介导的信号转导机制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（2）信号转导机制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十三、重组DNA技术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1.重组DNA技术的概述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（1）重组DNA技术相关的概念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FF0000"/>
                <w:kern w:val="0"/>
                <w:sz w:val="24"/>
                <w:szCs w:val="24"/>
              </w:rPr>
              <w:t>（2）基因工程的基本原理及过程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2.基因工程与医学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（1）疾病相关基因的发现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（2）生物制药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（3）基因诊断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（4）基因治疗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十四、癌基因与抑癌基因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1.癌基因与抑癌基因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（1）癌基因的概念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（2）抑癌基因的概念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2.生长因子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（1）生长因子的概念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（2）生长因子的作用机制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十五、血液生化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1.血液的化学成分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（1）水和无机盐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（2）血浆蛋白质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（3）非蛋白质含氮物质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（4）不合氮的有机化合物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2.血浆蛋白质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（1）血浆蛋白质的分类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（2）血浆蛋白质的来源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（3）血浆蛋白质的功能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3.红细胞的代谢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（1）血红素合成的原料、部位和关键酶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（2）成熟红细胞的代谢特点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十六、肝生化</w:t>
            </w: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1.肝的生物转化作用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（1）肝生物转化的概念和特点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（2）生物转化的反应类型及酶系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（3）影响肝脏生物转化作用的因素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2.胆汁酸代谢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（1）胆汁酸的化学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（2）胆汁酸的代谢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（3）胆汁酸代谢的调节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3.胆色素代谢</w:t>
            </w: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（1）游离胆红素和结合胆红素的性质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（2）胆色素代谢与黄疸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十七、维生素</w:t>
            </w: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1.脂溶性维生素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脂溶性维生素的生理功能及缺乏症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2.水溶性维生素</w:t>
            </w:r>
          </w:p>
        </w:tc>
        <w:tc>
          <w:tcPr>
            <w:tcW w:w="38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rPr>
                <w:rFonts w:cs="宋体" w:asciiTheme="minorEastAsia" w:hAnsiTheme="minorEastAsia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4"/>
                <w:szCs w:val="24"/>
              </w:rPr>
              <w:t>水溶性维生素的生理功能及缺乏症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775"/>
    <w:rsid w:val="00152E2F"/>
    <w:rsid w:val="001C0775"/>
    <w:rsid w:val="001C1B50"/>
    <w:rsid w:val="003824D4"/>
    <w:rsid w:val="003A6504"/>
    <w:rsid w:val="0044527B"/>
    <w:rsid w:val="005B4F8F"/>
    <w:rsid w:val="006A59F3"/>
    <w:rsid w:val="006F4870"/>
    <w:rsid w:val="0072159F"/>
    <w:rsid w:val="008B3D13"/>
    <w:rsid w:val="008D7066"/>
    <w:rsid w:val="008F1300"/>
    <w:rsid w:val="00A03534"/>
    <w:rsid w:val="00AD2FD7"/>
    <w:rsid w:val="00C533B1"/>
    <w:rsid w:val="00C63F84"/>
    <w:rsid w:val="00DB1B2B"/>
    <w:rsid w:val="09A4697A"/>
    <w:rsid w:val="140E51D2"/>
    <w:rsid w:val="158C3DDE"/>
    <w:rsid w:val="28F93B44"/>
    <w:rsid w:val="2FE1366F"/>
    <w:rsid w:val="41CC02AE"/>
    <w:rsid w:val="44777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474</Words>
  <Characters>2707</Characters>
  <Lines>22</Lines>
  <Paragraphs>6</Paragraphs>
  <TotalTime>0</TotalTime>
  <ScaleCrop>false</ScaleCrop>
  <LinksUpToDate>false</LinksUpToDate>
  <CharactersWithSpaces>3175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2017-03-21T02:30:00Z</dcterms:created>
  <dc:creator>DELL</dc:creator>
  <cp:lastModifiedBy>酷酷d灵魂</cp:lastModifiedBy>
  <dcterms:modified xsi:type="dcterms:W3CDTF">2019-12-05T03:06:06Z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